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FC" w:rsidRDefault="00467952" w:rsidP="00467952">
      <w:pPr>
        <w:pStyle w:val="titredocument"/>
      </w:pPr>
      <w:r>
        <w:t>Fiche savoir 1 : Traitement des données à caractère personnel</w:t>
      </w:r>
    </w:p>
    <w:p w:rsidR="00467952" w:rsidRPr="008B7855" w:rsidRDefault="008B7855">
      <w:pPr>
        <w:rPr>
          <w:color w:val="808080" w:themeColor="background1" w:themeShade="80"/>
        </w:rPr>
      </w:pPr>
      <w:r w:rsidRPr="008B7855">
        <w:rPr>
          <w:color w:val="808080" w:themeColor="background1" w:themeShade="80"/>
          <w:u w:val="single"/>
        </w:rPr>
        <w:t>source</w:t>
      </w:r>
      <w:r w:rsidRPr="008B7855">
        <w:rPr>
          <w:color w:val="808080" w:themeColor="background1" w:themeShade="80"/>
        </w:rPr>
        <w:t xml:space="preserve"> : MOOC RGPD de la CNIL Module 1 chap</w:t>
      </w:r>
      <w:r>
        <w:rPr>
          <w:color w:val="808080" w:themeColor="background1" w:themeShade="80"/>
        </w:rPr>
        <w:t>.</w:t>
      </w:r>
      <w:r w:rsidRPr="008B7855">
        <w:rPr>
          <w:color w:val="808080" w:themeColor="background1" w:themeShade="80"/>
        </w:rPr>
        <w:t xml:space="preserve"> 1&amp;2</w:t>
      </w:r>
    </w:p>
    <w:p w:rsidR="008B7855" w:rsidRDefault="008B7855"/>
    <w:p w:rsidR="00467952" w:rsidRDefault="00467952" w:rsidP="00467952">
      <w:pPr>
        <w:pStyle w:val="Titre5"/>
      </w:pPr>
      <w:r>
        <w:t>Qu'est-ce qu'une donnée à caractère personnel ?</w:t>
      </w:r>
    </w:p>
    <w:p w:rsidR="00467952" w:rsidRDefault="00467952" w:rsidP="00467952"/>
    <w:tbl>
      <w:tblPr>
        <w:tblStyle w:val="Grilledutableau"/>
        <w:tblW w:w="0" w:type="auto"/>
        <w:shd w:val="clear" w:color="auto" w:fill="BFBFBF" w:themeFill="background1" w:themeFillShade="BF"/>
        <w:tblLook w:val="04A0"/>
      </w:tblPr>
      <w:tblGrid>
        <w:gridCol w:w="9628"/>
      </w:tblGrid>
      <w:tr w:rsidR="003C45E7" w:rsidTr="003C45E7">
        <w:tc>
          <w:tcPr>
            <w:tcW w:w="9628" w:type="dxa"/>
            <w:shd w:val="clear" w:color="auto" w:fill="BFBFBF" w:themeFill="background1" w:themeFillShade="BF"/>
          </w:tcPr>
          <w:p w:rsidR="003C45E7" w:rsidRDefault="003C45E7" w:rsidP="003C45E7">
            <w:pPr>
              <w:shd w:val="clear" w:color="auto" w:fill="BFBFBF" w:themeFill="background1" w:themeFillShade="BF"/>
            </w:pPr>
            <w:r w:rsidRPr="00467952">
              <w:rPr>
                <w:b/>
                <w:bCs/>
              </w:rPr>
              <w:t>Définition</w:t>
            </w:r>
            <w:r>
              <w:t xml:space="preserve"> : </w:t>
            </w:r>
            <w:r w:rsidRPr="00467952">
              <w:rPr>
                <w:b/>
                <w:bCs/>
              </w:rPr>
              <w:t>données personnelles</w:t>
            </w:r>
          </w:p>
          <w:p w:rsidR="003C45E7" w:rsidRDefault="003C45E7" w:rsidP="003C45E7">
            <w:pPr>
              <w:shd w:val="clear" w:color="auto" w:fill="BFBFBF" w:themeFill="background1" w:themeFillShade="BF"/>
            </w:pPr>
          </w:p>
          <w:p w:rsidR="003C45E7" w:rsidRDefault="003C45E7" w:rsidP="003C45E7">
            <w:pPr>
              <w:shd w:val="clear" w:color="auto" w:fill="BFBFBF" w:themeFill="background1" w:themeFillShade="BF"/>
            </w:pPr>
            <w:r>
              <w:t>Toute information se rapportant à une personne physique identifiée ou identifiable :</w:t>
            </w:r>
          </w:p>
          <w:p w:rsidR="003C45E7" w:rsidRDefault="003C45E7" w:rsidP="003C45E7">
            <w:pPr>
              <w:pStyle w:val="Paragraphedeliste"/>
              <w:numPr>
                <w:ilvl w:val="0"/>
                <w:numId w:val="10"/>
              </w:numPr>
              <w:shd w:val="clear" w:color="auto" w:fill="BFBFBF" w:themeFill="background1" w:themeFillShade="BF"/>
              <w:ind w:left="594"/>
            </w:pPr>
            <w:r>
              <w:t xml:space="preserve">directement, </w:t>
            </w:r>
          </w:p>
          <w:p w:rsidR="003C45E7" w:rsidRDefault="003C45E7" w:rsidP="003C45E7">
            <w:pPr>
              <w:pStyle w:val="Paragraphedeliste"/>
              <w:numPr>
                <w:ilvl w:val="0"/>
                <w:numId w:val="10"/>
              </w:numPr>
              <w:shd w:val="clear" w:color="auto" w:fill="BFBFBF" w:themeFill="background1" w:themeFillShade="BF"/>
              <w:ind w:left="594"/>
            </w:pPr>
            <w:r>
              <w:t>indirectement, en l'associant à une autre base de données,</w:t>
            </w:r>
          </w:p>
          <w:p w:rsidR="003C45E7" w:rsidRDefault="003C45E7" w:rsidP="003C45E7">
            <w:pPr>
              <w:pStyle w:val="Paragraphedeliste"/>
              <w:numPr>
                <w:ilvl w:val="0"/>
                <w:numId w:val="10"/>
              </w:numPr>
              <w:shd w:val="clear" w:color="auto" w:fill="BFBFBF" w:themeFill="background1" w:themeFillShade="BF"/>
              <w:ind w:left="594"/>
            </w:pPr>
            <w:r>
              <w:t>ou par combinaison de données.</w:t>
            </w:r>
          </w:p>
          <w:p w:rsidR="003C45E7" w:rsidRDefault="003C45E7" w:rsidP="003C45E7">
            <w:pPr>
              <w:shd w:val="clear" w:color="auto" w:fill="BFBFBF" w:themeFill="background1" w:themeFillShade="BF"/>
            </w:pPr>
          </w:p>
          <w:p w:rsidR="003C45E7" w:rsidRDefault="003C45E7" w:rsidP="003C45E7">
            <w:pPr>
              <w:shd w:val="clear" w:color="auto" w:fill="BFBFBF" w:themeFill="background1" w:themeFillShade="BF"/>
            </w:pPr>
            <w:r>
              <w:t>Certaines données ont des protections particulières :</w:t>
            </w:r>
          </w:p>
          <w:p w:rsidR="003C45E7" w:rsidRDefault="003C45E7" w:rsidP="003C45E7">
            <w:pPr>
              <w:pStyle w:val="Paragraphedeliste"/>
              <w:numPr>
                <w:ilvl w:val="0"/>
                <w:numId w:val="9"/>
              </w:numPr>
              <w:shd w:val="clear" w:color="auto" w:fill="BFBFBF" w:themeFill="background1" w:themeFillShade="BF"/>
              <w:ind w:left="594"/>
            </w:pPr>
            <w:r>
              <w:t>les données sensibles : données sur l'origine, la politique, les convictions, l'activité syndicale, la santé, la vie sexuelle, les données génétiques ou biométriques</w:t>
            </w:r>
          </w:p>
          <w:p w:rsidR="003C45E7" w:rsidRDefault="003C45E7" w:rsidP="003C45E7">
            <w:pPr>
              <w:pStyle w:val="Paragraphedeliste"/>
              <w:numPr>
                <w:ilvl w:val="0"/>
                <w:numId w:val="9"/>
              </w:numPr>
              <w:shd w:val="clear" w:color="auto" w:fill="BFBFBF" w:themeFill="background1" w:themeFillShade="BF"/>
              <w:ind w:left="594"/>
            </w:pPr>
            <w:r>
              <w:t>le numéro de sécurité sociale,</w:t>
            </w:r>
          </w:p>
          <w:p w:rsidR="003C45E7" w:rsidRDefault="003C45E7" w:rsidP="003C45E7">
            <w:pPr>
              <w:pStyle w:val="Paragraphedeliste"/>
              <w:numPr>
                <w:ilvl w:val="0"/>
                <w:numId w:val="9"/>
              </w:numPr>
              <w:shd w:val="clear" w:color="auto" w:fill="BFBFBF" w:themeFill="background1" w:themeFillShade="BF"/>
              <w:ind w:left="594"/>
            </w:pPr>
            <w:r>
              <w:t>les données liées aux condamnations pénales, aux infractions, aux mesures de sécurité</w:t>
            </w:r>
          </w:p>
          <w:p w:rsidR="003C45E7" w:rsidRDefault="003C45E7" w:rsidP="00467952"/>
        </w:tc>
      </w:tr>
    </w:tbl>
    <w:p w:rsidR="00467952" w:rsidRDefault="00467952" w:rsidP="00467952"/>
    <w:p w:rsidR="00467952" w:rsidRDefault="00467952" w:rsidP="00467952">
      <w:r w:rsidRPr="00467952">
        <w:rPr>
          <w:u w:val="single"/>
        </w:rPr>
        <w:t>Exemples</w:t>
      </w:r>
      <w:r>
        <w:t xml:space="preserve"> : </w:t>
      </w:r>
    </w:p>
    <w:p w:rsidR="00467952" w:rsidRDefault="00467952" w:rsidP="00D85025">
      <w:pPr>
        <w:pStyle w:val="Paragraphedeliste"/>
        <w:numPr>
          <w:ilvl w:val="0"/>
          <w:numId w:val="7"/>
        </w:numPr>
      </w:pPr>
      <w:r>
        <w:t>DCP directe : nom, email nominatif, photo</w:t>
      </w:r>
    </w:p>
    <w:p w:rsidR="00467952" w:rsidRDefault="00467952" w:rsidP="00D85025">
      <w:pPr>
        <w:pStyle w:val="Paragraphedeliste"/>
        <w:numPr>
          <w:ilvl w:val="0"/>
          <w:numId w:val="7"/>
        </w:numPr>
      </w:pPr>
      <w:r>
        <w:t>DCP indirecte : numéro de téléphone, pseudo, numéro client</w:t>
      </w:r>
    </w:p>
    <w:p w:rsidR="00467952" w:rsidRDefault="00467952" w:rsidP="00D85025">
      <w:pPr>
        <w:pStyle w:val="Paragraphedeliste"/>
        <w:numPr>
          <w:ilvl w:val="0"/>
          <w:numId w:val="7"/>
        </w:numPr>
      </w:pPr>
      <w:r>
        <w:t>DCP par combinaison : quartier, âge, sport, sexe, employeur</w:t>
      </w:r>
      <w:del w:id="0" w:author="Valéry Tschaen" w:date="2021-10-06T09:32:00Z">
        <w:r w:rsidDel="000B2CAA">
          <w:delText xml:space="preserve"> </w:delText>
        </w:r>
      </w:del>
      <w:r>
        <w:t>…</w:t>
      </w:r>
    </w:p>
    <w:p w:rsidR="00467952" w:rsidRDefault="00467952" w:rsidP="00467952"/>
    <w:p w:rsidR="00467952" w:rsidRDefault="00467952" w:rsidP="00467952">
      <w:r w:rsidRPr="00467952">
        <w:rPr>
          <w:u w:val="single"/>
        </w:rPr>
        <w:t>Contre-exemple</w:t>
      </w:r>
      <w:r>
        <w:t xml:space="preserve"> : les données d'une organisation</w:t>
      </w:r>
    </w:p>
    <w:p w:rsidR="00467952" w:rsidRDefault="00467952" w:rsidP="00467952"/>
    <w:p w:rsidR="00467952" w:rsidRDefault="00467952" w:rsidP="00467952">
      <w:pPr>
        <w:jc w:val="center"/>
      </w:pPr>
      <w:r w:rsidRPr="00467952">
        <w:rPr>
          <w:noProof/>
        </w:rPr>
        <w:drawing>
          <wp:inline distT="0" distB="0" distL="0" distR="0">
            <wp:extent cx="2400300" cy="1211877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161" cy="121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952" w:rsidRDefault="00467952" w:rsidP="00467952"/>
    <w:p w:rsidR="00467952" w:rsidRDefault="00467952" w:rsidP="00467952">
      <w:pPr>
        <w:pStyle w:val="Titre5"/>
      </w:pPr>
      <w:r>
        <w:t>Qu'est-ce qu'un traitement portant sur des DCP ?</w:t>
      </w:r>
    </w:p>
    <w:p w:rsidR="00467952" w:rsidRDefault="00467952" w:rsidP="00467952"/>
    <w:p w:rsidR="00467952" w:rsidRDefault="00467952" w:rsidP="0046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 w:rsidRPr="00467952">
        <w:rPr>
          <w:b/>
          <w:bCs/>
        </w:rPr>
        <w:t>Définition</w:t>
      </w:r>
      <w:r>
        <w:t xml:space="preserve"> : </w:t>
      </w:r>
      <w:r w:rsidRPr="00467952">
        <w:rPr>
          <w:b/>
          <w:bCs/>
        </w:rPr>
        <w:t>Traitement de DCP</w:t>
      </w:r>
    </w:p>
    <w:p w:rsidR="00467952" w:rsidRDefault="00467952" w:rsidP="0046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</w:p>
    <w:p w:rsidR="00467952" w:rsidRDefault="00467952" w:rsidP="0046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>Un traitement correspond à toute opération portant sur des DCP.</w:t>
      </w:r>
    </w:p>
    <w:p w:rsidR="00467952" w:rsidRDefault="00467952" w:rsidP="0046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</w:p>
    <w:p w:rsidR="00467952" w:rsidRDefault="00467952" w:rsidP="00467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>Parmi ses opérations les plus courantes sont les opérations de collecte, stockage, calcul,</w:t>
      </w:r>
      <w:r w:rsidR="008B7855">
        <w:t xml:space="preserve"> </w:t>
      </w:r>
      <w:r>
        <w:t>diffusion</w:t>
      </w:r>
      <w:del w:id="1" w:author="Valéry Tschaen" w:date="2021-10-06T09:33:00Z">
        <w:r w:rsidR="008B7855" w:rsidDel="000B2CAA">
          <w:delText xml:space="preserve"> </w:delText>
        </w:r>
      </w:del>
      <w:r w:rsidR="008B7855">
        <w:t>…</w:t>
      </w:r>
    </w:p>
    <w:p w:rsidR="008B7855" w:rsidRDefault="008B7855" w:rsidP="00467952"/>
    <w:p w:rsidR="008B7855" w:rsidRDefault="008B7855" w:rsidP="00467952">
      <w:r w:rsidRPr="008B7855">
        <w:rPr>
          <w:u w:val="single"/>
        </w:rPr>
        <w:t>Exemples</w:t>
      </w:r>
      <w:r>
        <w:t xml:space="preserve"> :</w:t>
      </w:r>
    </w:p>
    <w:p w:rsidR="008B7855" w:rsidRDefault="008B7855" w:rsidP="00D85025">
      <w:pPr>
        <w:pStyle w:val="Paragraphedeliste"/>
        <w:numPr>
          <w:ilvl w:val="0"/>
          <w:numId w:val="7"/>
        </w:numPr>
      </w:pPr>
      <w:r>
        <w:t>Saisir les données d'un nouveau client.</w:t>
      </w:r>
    </w:p>
    <w:p w:rsidR="008B7855" w:rsidRDefault="008B7855" w:rsidP="00D85025">
      <w:pPr>
        <w:pStyle w:val="Paragraphedeliste"/>
        <w:numPr>
          <w:ilvl w:val="0"/>
          <w:numId w:val="7"/>
        </w:numPr>
      </w:pPr>
      <w:r>
        <w:t>Utiliser des numéros de téléphone pour appeler les clients.</w:t>
      </w:r>
    </w:p>
    <w:p w:rsidR="008B7855" w:rsidRDefault="008B7855" w:rsidP="00D85025">
      <w:pPr>
        <w:pStyle w:val="Paragraphedeliste"/>
        <w:numPr>
          <w:ilvl w:val="0"/>
          <w:numId w:val="7"/>
        </w:numPr>
      </w:pPr>
      <w:r>
        <w:t>Faire un devis à un client.</w:t>
      </w:r>
    </w:p>
    <w:p w:rsidR="008B7855" w:rsidRDefault="008B7855" w:rsidP="008B7855"/>
    <w:p w:rsidR="008B7855" w:rsidRDefault="008B7855" w:rsidP="008B7855">
      <w:pPr>
        <w:jc w:val="center"/>
      </w:pPr>
      <w:r w:rsidRPr="008B7855">
        <w:rPr>
          <w:noProof/>
        </w:rPr>
        <w:drawing>
          <wp:inline distT="0" distB="0" distL="0" distR="0">
            <wp:extent cx="2855550" cy="1650023"/>
            <wp:effectExtent l="0" t="0" r="254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856" cy="165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9F2" w:rsidRDefault="001B29F2">
      <w:pPr>
        <w:spacing w:after="160" w:line="259" w:lineRule="auto"/>
        <w:jc w:val="left"/>
      </w:pPr>
      <w:r>
        <w:br w:type="page"/>
      </w:r>
    </w:p>
    <w:p w:rsidR="001B29F2" w:rsidRDefault="001B29F2" w:rsidP="001B29F2"/>
    <w:p w:rsidR="001B29F2" w:rsidRDefault="001B29F2" w:rsidP="001B29F2">
      <w:pPr>
        <w:pStyle w:val="Titre5"/>
      </w:pPr>
      <w:r>
        <w:t>Typologie des DCP</w:t>
      </w:r>
    </w:p>
    <w:p w:rsidR="001B29F2" w:rsidRDefault="001B29F2" w:rsidP="001B29F2"/>
    <w:p w:rsidR="001B29F2" w:rsidRDefault="001B29F2" w:rsidP="001B29F2"/>
    <w:tbl>
      <w:tblPr>
        <w:tblStyle w:val="Grilledutableau"/>
        <w:tblW w:w="0" w:type="auto"/>
        <w:tblLook w:val="04A0"/>
      </w:tblPr>
      <w:tblGrid>
        <w:gridCol w:w="2830"/>
        <w:gridCol w:w="6232"/>
      </w:tblGrid>
      <w:tr w:rsidR="001B29F2" w:rsidTr="00EC6814">
        <w:tc>
          <w:tcPr>
            <w:tcW w:w="2830" w:type="dxa"/>
            <w:shd w:val="clear" w:color="auto" w:fill="BFBFBF" w:themeFill="background1" w:themeFillShade="BF"/>
          </w:tcPr>
          <w:p w:rsidR="001B29F2" w:rsidRPr="001B29F2" w:rsidRDefault="001B29F2" w:rsidP="00EC6814">
            <w:pPr>
              <w:jc w:val="left"/>
              <w:rPr>
                <w:b/>
                <w:bCs/>
              </w:rPr>
            </w:pPr>
            <w:r w:rsidRPr="001B29F2">
              <w:rPr>
                <w:b/>
                <w:bCs/>
              </w:rPr>
              <w:t>Types de données</w:t>
            </w:r>
          </w:p>
        </w:tc>
        <w:tc>
          <w:tcPr>
            <w:tcW w:w="6232" w:type="dxa"/>
            <w:shd w:val="clear" w:color="auto" w:fill="BFBFBF" w:themeFill="background1" w:themeFillShade="BF"/>
          </w:tcPr>
          <w:p w:rsidR="001B29F2" w:rsidRPr="001B29F2" w:rsidRDefault="001B29F2" w:rsidP="001B29F2">
            <w:pPr>
              <w:jc w:val="center"/>
              <w:rPr>
                <w:b/>
                <w:bCs/>
              </w:rPr>
            </w:pPr>
            <w:r w:rsidRPr="001B29F2">
              <w:rPr>
                <w:b/>
                <w:bCs/>
              </w:rPr>
              <w:t>Catégories de données</w:t>
            </w:r>
          </w:p>
        </w:tc>
      </w:tr>
      <w:tr w:rsidR="001B29F2" w:rsidTr="00EC6814">
        <w:tc>
          <w:tcPr>
            <w:tcW w:w="2830" w:type="dxa"/>
          </w:tcPr>
          <w:p w:rsidR="001B29F2" w:rsidRDefault="001B29F2" w:rsidP="00EC6814">
            <w:pPr>
              <w:jc w:val="left"/>
            </w:pPr>
            <w:bookmarkStart w:id="2" w:name="_Hlk51242687"/>
            <w:r>
              <w:t>DCP courantes</w:t>
            </w:r>
          </w:p>
        </w:tc>
        <w:tc>
          <w:tcPr>
            <w:tcW w:w="6232" w:type="dxa"/>
          </w:tcPr>
          <w:p w:rsidR="001B29F2" w:rsidRDefault="001B29F2" w:rsidP="00EC6814">
            <w:r w:rsidRPr="001B29F2">
              <w:rPr>
                <w:b/>
                <w:bCs/>
              </w:rPr>
              <w:t>État-civil</w:t>
            </w:r>
            <w:r>
              <w:t>, identité, données d'identification</w:t>
            </w:r>
          </w:p>
          <w:p w:rsidR="001B29F2" w:rsidRDefault="001B29F2" w:rsidP="00EC6814">
            <w:r w:rsidRPr="001B29F2">
              <w:rPr>
                <w:b/>
                <w:bCs/>
              </w:rPr>
              <w:t>Vie personnelle</w:t>
            </w:r>
            <w:r>
              <w:t xml:space="preserve"> (habitudes de vie, situation familiale, hors données sensibles ou dangereuses…)</w:t>
            </w:r>
          </w:p>
          <w:p w:rsidR="001B29F2" w:rsidRDefault="001B29F2" w:rsidP="00EC6814">
            <w:r w:rsidRPr="001B29F2">
              <w:rPr>
                <w:b/>
                <w:bCs/>
              </w:rPr>
              <w:t>Vie professionnelle</w:t>
            </w:r>
            <w:r>
              <w:t xml:space="preserve"> (CV, scolarité formation professionnelle, distinctions…)</w:t>
            </w:r>
          </w:p>
          <w:p w:rsidR="001B29F2" w:rsidRDefault="001B29F2" w:rsidP="00EC6814">
            <w:r w:rsidRPr="001B29F2">
              <w:rPr>
                <w:b/>
                <w:bCs/>
              </w:rPr>
              <w:t>Informations d'ordre économique et financier</w:t>
            </w:r>
            <w:r>
              <w:t xml:space="preserve"> (revenus, situation financière, situation</w:t>
            </w:r>
            <w:r w:rsidR="00EC6814">
              <w:t xml:space="preserve"> </w:t>
            </w:r>
            <w:r>
              <w:t>fiscale…)</w:t>
            </w:r>
          </w:p>
          <w:p w:rsidR="001B29F2" w:rsidRDefault="001B29F2" w:rsidP="00EC6814">
            <w:r w:rsidRPr="001B29F2">
              <w:rPr>
                <w:b/>
                <w:bCs/>
              </w:rPr>
              <w:t>Données de connexion</w:t>
            </w:r>
            <w:r>
              <w:t xml:space="preserve"> (adresses IP, journaux d’événements…)</w:t>
            </w:r>
          </w:p>
          <w:p w:rsidR="001B29F2" w:rsidRDefault="001B29F2" w:rsidP="00EC6814">
            <w:r w:rsidRPr="001B29F2">
              <w:rPr>
                <w:b/>
                <w:bCs/>
              </w:rPr>
              <w:t>Données de localisation</w:t>
            </w:r>
            <w:r>
              <w:t xml:space="preserve"> (déplacements, données GPS, GSM…)</w:t>
            </w:r>
          </w:p>
        </w:tc>
      </w:tr>
      <w:tr w:rsidR="001B29F2" w:rsidTr="00EC6814">
        <w:tc>
          <w:tcPr>
            <w:tcW w:w="2830" w:type="dxa"/>
          </w:tcPr>
          <w:p w:rsidR="001B29F2" w:rsidRDefault="001B29F2" w:rsidP="00EC6814">
            <w:pPr>
              <w:jc w:val="left"/>
            </w:pPr>
            <w:r>
              <w:t xml:space="preserve">DCP </w:t>
            </w:r>
            <w:r w:rsidR="00CF16E6">
              <w:t>à caractère hautement personnel</w:t>
            </w:r>
          </w:p>
        </w:tc>
        <w:tc>
          <w:tcPr>
            <w:tcW w:w="6232" w:type="dxa"/>
          </w:tcPr>
          <w:p w:rsidR="00CF16E6" w:rsidRDefault="00CF16E6" w:rsidP="00EC6814">
            <w:r>
              <w:t>activités privées : email</w:t>
            </w:r>
          </w:p>
          <w:p w:rsidR="00CF16E6" w:rsidRDefault="00CF16E6" w:rsidP="00EC6814">
            <w:r>
              <w:t>impact sur un droit fondamental : localisation</w:t>
            </w:r>
          </w:p>
          <w:p w:rsidR="001B29F2" w:rsidRDefault="00CF16E6" w:rsidP="00EC6814">
            <w:r>
              <w:t>incidences grave en cas de violation : d</w:t>
            </w:r>
            <w:r w:rsidR="001B29F2">
              <w:t>onnées bancaires</w:t>
            </w:r>
          </w:p>
        </w:tc>
      </w:tr>
      <w:tr w:rsidR="001B29F2" w:rsidTr="00EC6814">
        <w:tc>
          <w:tcPr>
            <w:tcW w:w="2830" w:type="dxa"/>
          </w:tcPr>
          <w:p w:rsidR="001B29F2" w:rsidRDefault="001B29F2" w:rsidP="00EC6814">
            <w:pPr>
              <w:jc w:val="left"/>
            </w:pPr>
            <w:r>
              <w:t>DCP sensibles au sens d</w:t>
            </w:r>
            <w:r w:rsidR="00DD32A1">
              <w:t>u RGPD</w:t>
            </w:r>
          </w:p>
        </w:tc>
        <w:tc>
          <w:tcPr>
            <w:tcW w:w="6232" w:type="dxa"/>
          </w:tcPr>
          <w:p w:rsidR="001B29F2" w:rsidRDefault="001B29F2" w:rsidP="00EC6814">
            <w:r>
              <w:t>Opinions philosophiques, politiques, religieuses, syndicales</w:t>
            </w:r>
          </w:p>
          <w:p w:rsidR="001B29F2" w:rsidRDefault="001B29F2" w:rsidP="00EC6814">
            <w:r>
              <w:t xml:space="preserve">Vie </w:t>
            </w:r>
            <w:r w:rsidR="00CF16E6">
              <w:t xml:space="preserve">ou orientation </w:t>
            </w:r>
            <w:r>
              <w:t>sexuelle</w:t>
            </w:r>
          </w:p>
          <w:p w:rsidR="001B29F2" w:rsidRDefault="001B29F2" w:rsidP="00EC6814">
            <w:r>
              <w:t>Données de santé</w:t>
            </w:r>
          </w:p>
          <w:p w:rsidR="001B29F2" w:rsidRDefault="001B29F2" w:rsidP="00EC6814">
            <w:r>
              <w:t>Origine</w:t>
            </w:r>
            <w:r w:rsidR="00EC6814">
              <w:t>s</w:t>
            </w:r>
            <w:r>
              <w:t xml:space="preserve"> raciales ou ethniques</w:t>
            </w:r>
          </w:p>
          <w:p w:rsidR="001B29F2" w:rsidRDefault="001B29F2" w:rsidP="00EC6814">
            <w:r>
              <w:t>Infractions, condamnations, mesures de sécurité</w:t>
            </w:r>
          </w:p>
          <w:p w:rsidR="001B29F2" w:rsidRDefault="001B29F2" w:rsidP="001B29F2">
            <w:r>
              <w:t>Numéro de sécurité sociale (NIR)</w:t>
            </w:r>
          </w:p>
          <w:p w:rsidR="001B29F2" w:rsidRDefault="001B29F2" w:rsidP="004E56EA">
            <w:r>
              <w:t>Données biométriques</w:t>
            </w:r>
            <w:r w:rsidR="004E56EA">
              <w:t xml:space="preserve"> ou génétiques</w:t>
            </w:r>
          </w:p>
        </w:tc>
      </w:tr>
      <w:bookmarkEnd w:id="2"/>
    </w:tbl>
    <w:p w:rsidR="001B29F2" w:rsidRDefault="001B29F2" w:rsidP="001B29F2"/>
    <w:p w:rsidR="00FC0C00" w:rsidRDefault="00FC0C00" w:rsidP="001B29F2">
      <w:r>
        <w:t xml:space="preserve">Pour des détails sur le caractère sensible des données : </w:t>
      </w:r>
    </w:p>
    <w:p w:rsidR="001B29F2" w:rsidRPr="00467952" w:rsidRDefault="009D16B4" w:rsidP="001B29F2">
      <w:hyperlink r:id="rId9" w:history="1">
        <w:r w:rsidR="00FC0C00" w:rsidRPr="00F65451">
          <w:rPr>
            <w:rStyle w:val="Lienhypertexte"/>
          </w:rPr>
          <w:t>https://www.cnil.fr/sites/default/files/</w:t>
        </w:r>
        <w:r w:rsidR="00FC0C00" w:rsidRPr="00F65451">
          <w:rPr>
            <w:rStyle w:val="Lienhypertexte"/>
          </w:rPr>
          <w:t>a</w:t>
        </w:r>
        <w:r w:rsidR="00FC0C00" w:rsidRPr="00F65451">
          <w:rPr>
            <w:rStyle w:val="Lienhypertexte"/>
          </w:rPr>
          <w:t>toms/files/wp248_rev.01_fr.pdf</w:t>
        </w:r>
      </w:hyperlink>
    </w:p>
    <w:sectPr w:rsidR="001B29F2" w:rsidRPr="00467952" w:rsidSect="008B7855"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A04" w:rsidRDefault="00360A04" w:rsidP="008B7855">
      <w:r>
        <w:separator/>
      </w:r>
    </w:p>
  </w:endnote>
  <w:endnote w:type="continuationSeparator" w:id="0">
    <w:p w:rsidR="00360A04" w:rsidRDefault="00360A04" w:rsidP="008B7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14" w:rsidRPr="008B7855" w:rsidRDefault="00EC6814" w:rsidP="008B7855">
    <w:pPr>
      <w:pStyle w:val="Pieddepage"/>
      <w:tabs>
        <w:tab w:val="clear" w:pos="9072"/>
        <w:tab w:val="center" w:pos="4922"/>
        <w:tab w:val="right" w:pos="9639"/>
      </w:tabs>
      <w:ind w:right="-1"/>
    </w:pPr>
    <w:r>
      <w:t>BTS SIO1 - B3</w:t>
    </w:r>
    <w:r>
      <w:tab/>
    </w:r>
    <w:r>
      <w:tab/>
    </w:r>
    <w:r>
      <w:tab/>
      <w:t xml:space="preserve">Page </w:t>
    </w:r>
    <w:r w:rsidR="009D16B4">
      <w:fldChar w:fldCharType="begin"/>
    </w:r>
    <w:r>
      <w:instrText>PAGE</w:instrText>
    </w:r>
    <w:r w:rsidR="009D16B4">
      <w:fldChar w:fldCharType="separate"/>
    </w:r>
    <w:r w:rsidR="000B2CAA">
      <w:rPr>
        <w:noProof/>
      </w:rPr>
      <w:t>1</w:t>
    </w:r>
    <w:r w:rsidR="009D16B4">
      <w:fldChar w:fldCharType="end"/>
    </w:r>
    <w:r>
      <w:t xml:space="preserve"> sur </w:t>
    </w:r>
    <w:r w:rsidR="009D16B4">
      <w:fldChar w:fldCharType="begin"/>
    </w:r>
    <w:r>
      <w:instrText>NUMPAGES</w:instrText>
    </w:r>
    <w:r w:rsidR="009D16B4">
      <w:fldChar w:fldCharType="separate"/>
    </w:r>
    <w:r w:rsidR="000B2CAA">
      <w:rPr>
        <w:noProof/>
      </w:rPr>
      <w:t>2</w:t>
    </w:r>
    <w:r w:rsidR="009D16B4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A04" w:rsidRDefault="00360A04" w:rsidP="008B7855">
      <w:r>
        <w:separator/>
      </w:r>
    </w:p>
  </w:footnote>
  <w:footnote w:type="continuationSeparator" w:id="0">
    <w:p w:rsidR="00360A04" w:rsidRDefault="00360A04" w:rsidP="008B78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273"/>
    <w:multiLevelType w:val="hybridMultilevel"/>
    <w:tmpl w:val="96A0E2F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4E0113"/>
    <w:multiLevelType w:val="hybridMultilevel"/>
    <w:tmpl w:val="AF68C3D4"/>
    <w:lvl w:ilvl="0" w:tplc="2F02E3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47D4361"/>
    <w:multiLevelType w:val="hybridMultilevel"/>
    <w:tmpl w:val="403C92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6361AD"/>
    <w:multiLevelType w:val="hybridMultilevel"/>
    <w:tmpl w:val="D65C3144"/>
    <w:lvl w:ilvl="0" w:tplc="E794B4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C745A"/>
    <w:multiLevelType w:val="multilevel"/>
    <w:tmpl w:val="6EBE12A6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176"/>
    <w:rsid w:val="000B2CAA"/>
    <w:rsid w:val="000D076D"/>
    <w:rsid w:val="001B114C"/>
    <w:rsid w:val="001B29F2"/>
    <w:rsid w:val="00211A2C"/>
    <w:rsid w:val="00360A04"/>
    <w:rsid w:val="003C45E7"/>
    <w:rsid w:val="00467952"/>
    <w:rsid w:val="004E56EA"/>
    <w:rsid w:val="00582176"/>
    <w:rsid w:val="005C2F38"/>
    <w:rsid w:val="006245CA"/>
    <w:rsid w:val="007544D7"/>
    <w:rsid w:val="007841EC"/>
    <w:rsid w:val="008B7855"/>
    <w:rsid w:val="00987911"/>
    <w:rsid w:val="009D16B4"/>
    <w:rsid w:val="009E1670"/>
    <w:rsid w:val="00A263D5"/>
    <w:rsid w:val="00B12AD0"/>
    <w:rsid w:val="00B65148"/>
    <w:rsid w:val="00B7151D"/>
    <w:rsid w:val="00C74F1A"/>
    <w:rsid w:val="00CF16E6"/>
    <w:rsid w:val="00D85025"/>
    <w:rsid w:val="00DA1EFC"/>
    <w:rsid w:val="00DD32A1"/>
    <w:rsid w:val="00E96356"/>
    <w:rsid w:val="00EC6814"/>
    <w:rsid w:val="00FC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4D7"/>
    <w:pPr>
      <w:spacing w:after="0" w:line="240" w:lineRule="auto"/>
      <w:jc w:val="both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rsid w:val="007544D7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rsid w:val="007544D7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rsid w:val="007544D7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7544D7"/>
    <w:pPr>
      <w:numPr>
        <w:ilvl w:val="3"/>
        <w:numId w:val="6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544D7"/>
    <w:pPr>
      <w:numPr>
        <w:ilvl w:val="4"/>
        <w:numId w:val="6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544D7"/>
    <w:pPr>
      <w:numPr>
        <w:ilvl w:val="5"/>
        <w:numId w:val="6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7544D7"/>
    <w:pPr>
      <w:numPr>
        <w:ilvl w:val="6"/>
        <w:numId w:val="6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7544D7"/>
    <w:pPr>
      <w:numPr>
        <w:ilvl w:val="7"/>
        <w:numId w:val="6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7544D7"/>
    <w:pPr>
      <w:numPr>
        <w:ilvl w:val="8"/>
        <w:numId w:val="6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mmande">
    <w:name w:val="commande"/>
    <w:rsid w:val="007544D7"/>
    <w:rPr>
      <w:rFonts w:ascii="Arial Narrow" w:hAnsi="Arial Narrow" w:cs="Courier New"/>
      <w:b/>
      <w:sz w:val="20"/>
    </w:rPr>
  </w:style>
  <w:style w:type="paragraph" w:styleId="En-tte">
    <w:name w:val="header"/>
    <w:basedOn w:val="Normal"/>
    <w:link w:val="En-tteCar"/>
    <w:rsid w:val="007544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7544D7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B114C"/>
    <w:rPr>
      <w:rFonts w:ascii="Tahoma" w:hAnsi="Tahoma" w:cs="Tahoma"/>
      <w:color w:val="000080"/>
      <w:sz w:val="20"/>
      <w:szCs w:val="20"/>
      <w:shd w:val="clear" w:color="auto" w:fill="000080"/>
      <w:lang w:eastAsia="fr-FR"/>
    </w:rPr>
  </w:style>
  <w:style w:type="paragraph" w:customStyle="1" w:styleId="Important">
    <w:name w:val="Important"/>
    <w:basedOn w:val="Normal"/>
    <w:rsid w:val="007544D7"/>
    <w:rPr>
      <w:u w:val="single"/>
    </w:rPr>
  </w:style>
  <w:style w:type="paragraph" w:styleId="Lgende">
    <w:name w:val="caption"/>
    <w:basedOn w:val="Normal"/>
    <w:next w:val="Normal"/>
    <w:qFormat/>
    <w:rsid w:val="007544D7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7544D7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rsid w:val="007544D7"/>
    <w:rPr>
      <w:rFonts w:cs="Times New Roman"/>
      <w:color w:val="800080"/>
      <w:u w:val="single"/>
    </w:rPr>
  </w:style>
  <w:style w:type="paragraph" w:styleId="Listepuces">
    <w:name w:val="List Bullet"/>
    <w:basedOn w:val="Normal"/>
    <w:rsid w:val="007544D7"/>
    <w:pPr>
      <w:numPr>
        <w:numId w:val="5"/>
      </w:numPr>
    </w:pPr>
  </w:style>
  <w:style w:type="paragraph" w:styleId="Listenumros">
    <w:name w:val="List Number"/>
    <w:basedOn w:val="Listepuces"/>
    <w:rsid w:val="007544D7"/>
    <w:pPr>
      <w:numPr>
        <w:numId w:val="4"/>
      </w:numPr>
    </w:pPr>
  </w:style>
  <w:style w:type="paragraph" w:styleId="Listepuces2">
    <w:name w:val="List Bullet 2"/>
    <w:basedOn w:val="Normal"/>
    <w:rsid w:val="007544D7"/>
    <w:pPr>
      <w:numPr>
        <w:ilvl w:val="1"/>
        <w:numId w:val="5"/>
      </w:numPr>
    </w:pPr>
  </w:style>
  <w:style w:type="paragraph" w:styleId="Listepuces3">
    <w:name w:val="List Bullet 3"/>
    <w:basedOn w:val="Normal"/>
    <w:rsid w:val="007544D7"/>
    <w:pPr>
      <w:numPr>
        <w:ilvl w:val="2"/>
        <w:numId w:val="5"/>
      </w:numPr>
    </w:pPr>
  </w:style>
  <w:style w:type="paragraph" w:styleId="Listepuces4">
    <w:name w:val="List Bullet 4"/>
    <w:basedOn w:val="Normal"/>
    <w:rsid w:val="007544D7"/>
    <w:pPr>
      <w:numPr>
        <w:ilvl w:val="3"/>
        <w:numId w:val="5"/>
      </w:numPr>
    </w:pPr>
  </w:style>
  <w:style w:type="numbering" w:customStyle="1" w:styleId="ListeCerta">
    <w:name w:val="Liste Certa"/>
    <w:uiPriority w:val="99"/>
    <w:rsid w:val="007544D7"/>
    <w:pPr>
      <w:numPr>
        <w:numId w:val="1"/>
      </w:numPr>
    </w:pPr>
  </w:style>
  <w:style w:type="numbering" w:customStyle="1" w:styleId="ListeCertamanipulation">
    <w:name w:val="Liste Certa manipulation"/>
    <w:uiPriority w:val="99"/>
    <w:rsid w:val="007544D7"/>
    <w:pPr>
      <w:numPr>
        <w:numId w:val="2"/>
      </w:numPr>
    </w:pPr>
  </w:style>
  <w:style w:type="numbering" w:customStyle="1" w:styleId="ListeCertaTAF">
    <w:name w:val="Liste Certa TAF"/>
    <w:uiPriority w:val="99"/>
    <w:rsid w:val="007544D7"/>
    <w:pPr>
      <w:numPr>
        <w:numId w:val="3"/>
      </w:numPr>
    </w:pPr>
  </w:style>
  <w:style w:type="paragraph" w:styleId="NormalWeb">
    <w:name w:val="Normal (Web)"/>
    <w:basedOn w:val="Normal"/>
    <w:autoRedefine/>
    <w:rsid w:val="007544D7"/>
    <w:pPr>
      <w:spacing w:line="360" w:lineRule="auto"/>
    </w:pPr>
  </w:style>
  <w:style w:type="character" w:styleId="Numrodepage">
    <w:name w:val="page number"/>
    <w:rsid w:val="007544D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544D7"/>
    <w:pPr>
      <w:ind w:left="720"/>
      <w:contextualSpacing/>
    </w:pPr>
  </w:style>
  <w:style w:type="paragraph" w:styleId="Pieddepage">
    <w:name w:val="footer"/>
    <w:basedOn w:val="Normal"/>
    <w:link w:val="PieddepageCar"/>
    <w:rsid w:val="007544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customStyle="1" w:styleId="programlisting">
    <w:name w:val="programlisting"/>
    <w:basedOn w:val="Normal"/>
    <w:autoRedefine/>
    <w:rsid w:val="007544D7"/>
    <w:pPr>
      <w:spacing w:line="360" w:lineRule="auto"/>
      <w:ind w:left="454"/>
    </w:pPr>
    <w:rPr>
      <w:rFonts w:ascii="Courier New" w:hAnsi="Courier New" w:cs="Times New Roman"/>
      <w:szCs w:val="24"/>
    </w:rPr>
  </w:style>
  <w:style w:type="paragraph" w:customStyle="1" w:styleId="remarque">
    <w:name w:val="remarque"/>
    <w:basedOn w:val="Normal"/>
    <w:next w:val="Normal"/>
    <w:rsid w:val="007544D7"/>
    <w:rPr>
      <w:b/>
    </w:rPr>
  </w:style>
  <w:style w:type="character" w:customStyle="1" w:styleId="Titre4Car">
    <w:name w:val="Titre 4 Car"/>
    <w:basedOn w:val="Policepardfaut"/>
    <w:link w:val="Titre4"/>
    <w:rsid w:val="001B114C"/>
    <w:rPr>
      <w:rFonts w:ascii="Arial" w:hAnsi="Arial" w:cs="Arial"/>
      <w:b/>
      <w:iCs/>
      <w:color w:val="660066"/>
      <w:sz w:val="28"/>
      <w:szCs w:val="28"/>
      <w:lang w:eastAsia="fr-FR"/>
    </w:rPr>
  </w:style>
  <w:style w:type="paragraph" w:customStyle="1" w:styleId="StyleTitre4GrasGauche19cmSuspendu114cmAprs">
    <w:name w:val="Style Titre 4 + Gras Gauche :  19 cm Suspendu : 114 cm Après :..."/>
    <w:basedOn w:val="Titre4"/>
    <w:rsid w:val="007544D7"/>
    <w:rPr>
      <w:rFonts w:cs="Times New Roman"/>
      <w:b w:val="0"/>
      <w:bCs/>
    </w:rPr>
  </w:style>
  <w:style w:type="character" w:customStyle="1" w:styleId="syntaxe">
    <w:name w:val="syntaxe"/>
    <w:rsid w:val="007544D7"/>
    <w:rPr>
      <w:rFonts w:ascii="Courier New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rsid w:val="001B114C"/>
    <w:rPr>
      <w:rFonts w:ascii="Arial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1B114C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1B114C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B114C"/>
    <w:rPr>
      <w:rFonts w:ascii="Arial" w:hAnsi="Arial" w:cs="Arial"/>
      <w:b/>
      <w:color w:val="660066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B114C"/>
    <w:rPr>
      <w:rFonts w:ascii="Arial" w:hAnsi="Arial" w:cs="Times New Roman"/>
      <w:b/>
      <w:bCs/>
      <w:color w:val="00008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1B114C"/>
    <w:rPr>
      <w:rFonts w:ascii="Arial" w:hAnsi="Arial" w:cs="Times New Roman"/>
      <w:color w:val="000080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7544D7"/>
    <w:rPr>
      <w:rFonts w:ascii="Arial" w:hAnsi="Arial" w:cs="Times New Roman"/>
      <w:i/>
      <w:iCs/>
      <w:color w:val="000080"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B114C"/>
    <w:rPr>
      <w:rFonts w:ascii="Arial" w:hAnsi="Arial" w:cs="Arial"/>
      <w:b/>
      <w:color w:val="000080"/>
      <w:u w:val="single"/>
      <w:lang w:eastAsia="fr-FR"/>
    </w:rPr>
  </w:style>
  <w:style w:type="paragraph" w:customStyle="1" w:styleId="titredocument">
    <w:name w:val="titre_document"/>
    <w:basedOn w:val="Normal"/>
    <w:next w:val="Normal"/>
    <w:qFormat/>
    <w:rsid w:val="007544D7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7544D7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7544D7"/>
    <w:rPr>
      <w:b/>
    </w:rPr>
  </w:style>
  <w:style w:type="paragraph" w:styleId="TM2">
    <w:name w:val="toc 2"/>
    <w:basedOn w:val="Normal"/>
    <w:next w:val="Normal"/>
    <w:autoRedefine/>
    <w:semiHidden/>
    <w:rsid w:val="007544D7"/>
    <w:pPr>
      <w:ind w:left="200"/>
    </w:pPr>
  </w:style>
  <w:style w:type="paragraph" w:styleId="TM4">
    <w:name w:val="toc 4"/>
    <w:basedOn w:val="Normal"/>
    <w:next w:val="Normal"/>
    <w:autoRedefine/>
    <w:semiHidden/>
    <w:rsid w:val="007544D7"/>
    <w:pPr>
      <w:ind w:left="600"/>
    </w:pPr>
  </w:style>
  <w:style w:type="paragraph" w:styleId="TM5">
    <w:name w:val="toc 5"/>
    <w:basedOn w:val="Normal"/>
    <w:next w:val="Normal"/>
    <w:autoRedefine/>
    <w:semiHidden/>
    <w:rsid w:val="007544D7"/>
    <w:pPr>
      <w:ind w:left="800"/>
    </w:pPr>
  </w:style>
  <w:style w:type="paragraph" w:styleId="TM6">
    <w:name w:val="toc 6"/>
    <w:basedOn w:val="Normal"/>
    <w:next w:val="Normal"/>
    <w:autoRedefine/>
    <w:semiHidden/>
    <w:rsid w:val="007544D7"/>
    <w:pPr>
      <w:ind w:left="1000"/>
    </w:pPr>
  </w:style>
  <w:style w:type="paragraph" w:styleId="TM7">
    <w:name w:val="toc 7"/>
    <w:basedOn w:val="Normal"/>
    <w:next w:val="Normal"/>
    <w:autoRedefine/>
    <w:semiHidden/>
    <w:rsid w:val="007544D7"/>
    <w:pPr>
      <w:ind w:left="1200"/>
    </w:pPr>
  </w:style>
  <w:style w:type="paragraph" w:styleId="TM8">
    <w:name w:val="toc 8"/>
    <w:basedOn w:val="Normal"/>
    <w:next w:val="Normal"/>
    <w:autoRedefine/>
    <w:semiHidden/>
    <w:rsid w:val="007544D7"/>
    <w:pPr>
      <w:ind w:left="1400"/>
    </w:pPr>
  </w:style>
  <w:style w:type="paragraph" w:customStyle="1" w:styleId="western">
    <w:name w:val="western"/>
    <w:basedOn w:val="Normal"/>
    <w:rsid w:val="007544D7"/>
    <w:pPr>
      <w:spacing w:before="100" w:beforeAutospacing="1" w:after="142" w:line="288" w:lineRule="auto"/>
    </w:pPr>
  </w:style>
  <w:style w:type="table" w:styleId="Grilledutableau">
    <w:name w:val="Table Grid"/>
    <w:basedOn w:val="TableauNormal"/>
    <w:uiPriority w:val="39"/>
    <w:rsid w:val="001B2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Policepardfaut"/>
    <w:uiPriority w:val="99"/>
    <w:semiHidden/>
    <w:unhideWhenUsed/>
    <w:rsid w:val="00FC0C00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2C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CAA"/>
    <w:rPr>
      <w:rFonts w:ascii="Tahoma" w:hAnsi="Tahoma" w:cs="Tahoma"/>
      <w:color w:val="000080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nil.fr/sites/default/files/atoms/files/wp248_rev.01_f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</dc:creator>
  <cp:keywords/>
  <dc:description/>
  <cp:lastModifiedBy>Valéry Tschaen</cp:lastModifiedBy>
  <cp:revision>14</cp:revision>
  <dcterms:created xsi:type="dcterms:W3CDTF">2020-09-11T07:31:00Z</dcterms:created>
  <dcterms:modified xsi:type="dcterms:W3CDTF">2021-10-06T07:33:00Z</dcterms:modified>
</cp:coreProperties>
</file>